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01" w:rsidRPr="00061801" w:rsidRDefault="00061801" w:rsidP="00061801">
      <w:pPr>
        <w:jc w:val="right"/>
        <w:rPr>
          <w:rFonts w:ascii="Arial" w:hAnsi="Arial" w:cs="Arial"/>
          <w:color w:val="595959"/>
          <w:sz w:val="24"/>
        </w:rPr>
      </w:pPr>
    </w:p>
    <w:p w:rsidR="00E707E0" w:rsidRPr="006264F4" w:rsidRDefault="004F00D0" w:rsidP="00835002">
      <w:pPr>
        <w:spacing w:before="360" w:after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В ГОСДУМЕ ОБСУДИЛИ БУД</w:t>
      </w:r>
      <w:r w:rsidR="00ED2ED6">
        <w:rPr>
          <w:rFonts w:ascii="Arial" w:hAnsi="Arial" w:cs="Arial"/>
          <w:b/>
          <w:sz w:val="48"/>
        </w:rPr>
        <w:t>УЩУЮ ЦИФРОВУЮ ПЕРЕПИСЬ</w:t>
      </w:r>
    </w:p>
    <w:p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</w:rPr>
      </w:pPr>
    </w:p>
    <w:p w:rsidR="004F00D0" w:rsidRDefault="00727431" w:rsidP="004F00D0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Как жители России </w:t>
      </w:r>
      <w:r w:rsidR="00CD5C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смогут заявить о своей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национа</w:t>
      </w:r>
      <w:r w:rsidR="00CD5C96">
        <w:rPr>
          <w:rFonts w:ascii="Arial" w:hAnsi="Arial" w:cs="Arial"/>
          <w:b/>
          <w:color w:val="525252" w:themeColor="accent3" w:themeShade="80"/>
          <w:sz w:val="24"/>
          <w:szCs w:val="24"/>
        </w:rPr>
        <w:t>льности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 ходе переписи населения, какие вопросы будут задавать переписчики, как пресечь действия мошенников</w:t>
      </w:r>
      <w:r w:rsidR="00624522">
        <w:rPr>
          <w:rFonts w:ascii="Arial" w:hAnsi="Arial" w:cs="Arial"/>
          <w:b/>
          <w:color w:val="525252" w:themeColor="accent3" w:themeShade="80"/>
          <w:sz w:val="24"/>
          <w:szCs w:val="24"/>
        </w:rPr>
        <w:t>? Это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многое другое обсуждали Росстат, </w:t>
      </w:r>
      <w:r w:rsidR="00B115AA">
        <w:rPr>
          <w:rFonts w:ascii="Arial" w:hAnsi="Arial" w:cs="Arial"/>
          <w:b/>
          <w:color w:val="525252" w:themeColor="accent3" w:themeShade="80"/>
          <w:sz w:val="24"/>
          <w:szCs w:val="24"/>
        </w:rPr>
        <w:t>депутаты</w:t>
      </w:r>
      <w:r w:rsidRPr="004F00D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Гос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думы, Федеральное агентство по делам национальностей</w:t>
      </w:r>
      <w:r w:rsidR="00DD6A1F">
        <w:rPr>
          <w:rFonts w:ascii="Arial" w:hAnsi="Arial" w:cs="Arial"/>
          <w:b/>
          <w:color w:val="525252" w:themeColor="accent3" w:themeShade="80"/>
          <w:sz w:val="24"/>
          <w:szCs w:val="24"/>
        </w:rPr>
        <w:t>,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624522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а также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представители субъектов РФ</w:t>
      </w:r>
      <w:r w:rsidR="00B115AA">
        <w:rPr>
          <w:rFonts w:ascii="Arial" w:hAnsi="Arial" w:cs="Arial"/>
          <w:b/>
          <w:color w:val="525252" w:themeColor="accent3" w:themeShade="80"/>
          <w:sz w:val="24"/>
          <w:szCs w:val="24"/>
        </w:rPr>
        <w:t>, общественности и научного сообщества</w:t>
      </w:r>
      <w:r w:rsidR="00CD5C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на круглом столе, посвященном подготовке к</w:t>
      </w:r>
      <w:r w:rsidR="00694D8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D85C47">
        <w:rPr>
          <w:rFonts w:ascii="Arial" w:hAnsi="Arial" w:cs="Arial"/>
          <w:b/>
          <w:color w:val="525252" w:themeColor="accent3" w:themeShade="80"/>
          <w:sz w:val="24"/>
          <w:szCs w:val="24"/>
        </w:rPr>
        <w:t>Всероссийской переписи населения 2020 года</w:t>
      </w:r>
      <w:r w:rsidR="00624522">
        <w:rPr>
          <w:rFonts w:ascii="Arial" w:hAnsi="Arial" w:cs="Arial"/>
          <w:b/>
          <w:color w:val="525252" w:themeColor="accent3" w:themeShade="80"/>
          <w:sz w:val="24"/>
          <w:szCs w:val="24"/>
        </w:rPr>
        <w:t>, который прошел 10 февраля</w:t>
      </w:r>
      <w:r w:rsidR="00D85C47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:rsidR="00694D8C" w:rsidRDefault="00694D8C" w:rsidP="009A16E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Всероссийская</w:t>
      </w:r>
      <w:r w:rsidR="009A16E2" w:rsidRPr="009A16E2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перепись населения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2020 года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 (ВПН-2020)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которая пройдет на основной части страны в октябре, а </w:t>
      </w:r>
      <w:r w:rsidR="00624522">
        <w:rPr>
          <w:rFonts w:ascii="Arial" w:hAnsi="Arial" w:cs="Arial"/>
          <w:color w:val="525252" w:themeColor="accent3" w:themeShade="80"/>
          <w:sz w:val="24"/>
          <w:szCs w:val="24"/>
        </w:rPr>
        <w:t xml:space="preserve">в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труднодоступных районах начнется уже с 1 апреля, </w:t>
      </w:r>
      <w:r w:rsidR="00624522">
        <w:rPr>
          <w:rFonts w:ascii="Arial" w:hAnsi="Arial" w:cs="Arial"/>
          <w:color w:val="525252" w:themeColor="accent3" w:themeShade="80"/>
          <w:sz w:val="24"/>
          <w:szCs w:val="24"/>
        </w:rPr>
        <w:t xml:space="preserve">будет проводиться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в принципиально новых технологических условиях</w:t>
      </w:r>
      <w:r w:rsidR="00D054F9">
        <w:rPr>
          <w:rFonts w:ascii="Arial" w:hAnsi="Arial" w:cs="Arial"/>
          <w:color w:val="525252" w:themeColor="accent3" w:themeShade="80"/>
          <w:sz w:val="24"/>
          <w:szCs w:val="24"/>
        </w:rPr>
        <w:t>. Об этом рассказал первый заместитель председателя нижней палаты парламента Иван Мельников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на</w:t>
      </w:r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прошедшем в Госдуме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круглом столе </w:t>
      </w:r>
      <w:r w:rsidRPr="00694D8C">
        <w:rPr>
          <w:rFonts w:ascii="Arial" w:hAnsi="Arial" w:cs="Arial"/>
          <w:color w:val="525252" w:themeColor="accent3" w:themeShade="80"/>
          <w:sz w:val="24"/>
          <w:szCs w:val="24"/>
        </w:rPr>
        <w:t>«О подготовке к проведению Всероссийской переписи населения 2020 года: проблемы и перспективы»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 «Это будет первая в нашей стране цифровая перепись</w:t>
      </w:r>
      <w:r w:rsidR="00D054F9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и внедряемый новый процесс должен быть </w:t>
      </w:r>
      <w:r w:rsidR="004E730B">
        <w:rPr>
          <w:rFonts w:ascii="Arial" w:hAnsi="Arial" w:cs="Arial"/>
          <w:color w:val="525252" w:themeColor="accent3" w:themeShade="80"/>
          <w:sz w:val="24"/>
          <w:szCs w:val="24"/>
        </w:rPr>
        <w:t>пон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>ятен обществу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», </w:t>
      </w:r>
      <w:r w:rsidR="00624522">
        <w:rPr>
          <w:rFonts w:ascii="Arial" w:hAnsi="Arial" w:cs="Arial"/>
          <w:color w:val="525252" w:themeColor="accent3" w:themeShade="80"/>
          <w:sz w:val="24"/>
          <w:szCs w:val="24"/>
        </w:rPr>
        <w:t xml:space="preserve">—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подчеркнул он. По словам Мельникова, благодаря проведению переписных кампаний можно получить уникальные сведения о числе и структуре домохозяйств, национальном составе населения 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 xml:space="preserve">страны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и используемых языках. От итогов переписи напрямую зависит социально-демографическая политика государства на многие годы вперед. </w:t>
      </w:r>
    </w:p>
    <w:p w:rsidR="00694D8C" w:rsidRDefault="00E429F2" w:rsidP="00223D3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Вопросы, касающиеся будущей переписи, поступают из многих российских регионов, отметил</w:t>
      </w:r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 xml:space="preserve"> п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ервый заместитель</w:t>
      </w:r>
      <w:r w:rsidR="00D85C47" w:rsidRPr="00D85C47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председателя </w:t>
      </w:r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>к</w:t>
      </w:r>
      <w:r w:rsidR="00D85C47" w:rsidRPr="00D85C47">
        <w:rPr>
          <w:rFonts w:ascii="Arial" w:hAnsi="Arial" w:cs="Arial"/>
          <w:color w:val="525252" w:themeColor="accent3" w:themeShade="80"/>
          <w:sz w:val="24"/>
          <w:szCs w:val="24"/>
        </w:rPr>
        <w:t>омитета</w:t>
      </w:r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 xml:space="preserve"> по делам национальностей 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льдар</w:t>
      </w:r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>Г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ильмутдинов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«Они затрагивают цифровую составляющую переписи, вопросы национальной и языковой идентификации, а также миграционные процессы», </w:t>
      </w:r>
      <w:r w:rsidR="00624522">
        <w:rPr>
          <w:rFonts w:ascii="Arial" w:hAnsi="Arial" w:cs="Arial"/>
          <w:color w:val="525252" w:themeColor="accent3" w:themeShade="80"/>
          <w:sz w:val="24"/>
          <w:szCs w:val="24"/>
        </w:rPr>
        <w:t xml:space="preserve">— 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>рассказал он.</w:t>
      </w:r>
      <w:r w:rsidR="00D85C47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471FC">
        <w:rPr>
          <w:rFonts w:ascii="Arial" w:hAnsi="Arial" w:cs="Arial"/>
          <w:color w:val="525252" w:themeColor="accent3" w:themeShade="80"/>
          <w:sz w:val="24"/>
          <w:szCs w:val="24"/>
        </w:rPr>
        <w:t>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о время переписи действует принцип самоопределения, и каждый житель страны вправе самостоятельно определить свою национальную принадлежность</w:t>
      </w:r>
      <w:r w:rsidR="00223D33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="00B471FC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="00223D33">
        <w:rPr>
          <w:rFonts w:ascii="Arial" w:hAnsi="Arial" w:cs="Arial"/>
          <w:color w:val="525252" w:themeColor="accent3" w:themeShade="80"/>
          <w:sz w:val="24"/>
          <w:szCs w:val="24"/>
        </w:rPr>
        <w:t xml:space="preserve">Это </w:t>
      </w:r>
      <w:r w:rsidR="00223D33" w:rsidRPr="00223D33">
        <w:rPr>
          <w:rFonts w:ascii="Arial" w:hAnsi="Arial" w:cs="Arial"/>
          <w:color w:val="525252" w:themeColor="accent3" w:themeShade="80"/>
          <w:sz w:val="24"/>
          <w:szCs w:val="24"/>
        </w:rPr>
        <w:t>объясняется 26-й статьей Конституции России, которая запрещает принуждать гражда</w:t>
      </w:r>
      <w:r w:rsidR="00223D33">
        <w:rPr>
          <w:rFonts w:ascii="Arial" w:hAnsi="Arial" w:cs="Arial"/>
          <w:color w:val="525252" w:themeColor="accent3" w:themeShade="80"/>
          <w:sz w:val="24"/>
          <w:szCs w:val="24"/>
        </w:rPr>
        <w:t>н определя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ть свою национально</w:t>
      </w:r>
      <w:r w:rsidR="00223D33">
        <w:rPr>
          <w:rFonts w:ascii="Arial" w:hAnsi="Arial" w:cs="Arial"/>
          <w:color w:val="525252" w:themeColor="accent3" w:themeShade="80"/>
          <w:sz w:val="24"/>
          <w:szCs w:val="24"/>
        </w:rPr>
        <w:t>сть</w:t>
      </w:r>
      <w:r w:rsidR="00B471FC"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="00223D33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="00B471FC">
        <w:rPr>
          <w:rFonts w:ascii="Arial" w:hAnsi="Arial" w:cs="Arial"/>
          <w:color w:val="525252" w:themeColor="accent3" w:themeShade="80"/>
          <w:sz w:val="24"/>
          <w:szCs w:val="24"/>
        </w:rPr>
        <w:t xml:space="preserve"> —</w:t>
      </w:r>
      <w:r w:rsidR="00223D33">
        <w:rPr>
          <w:rFonts w:ascii="Arial" w:hAnsi="Arial" w:cs="Arial"/>
          <w:color w:val="525252" w:themeColor="accent3" w:themeShade="80"/>
          <w:sz w:val="24"/>
          <w:szCs w:val="24"/>
        </w:rPr>
        <w:t xml:space="preserve"> пояснил </w:t>
      </w:r>
      <w:proofErr w:type="spellStart"/>
      <w:r w:rsidR="00223D33">
        <w:rPr>
          <w:rFonts w:ascii="Arial" w:hAnsi="Arial" w:cs="Arial"/>
          <w:color w:val="525252" w:themeColor="accent3" w:themeShade="80"/>
          <w:sz w:val="24"/>
          <w:szCs w:val="24"/>
        </w:rPr>
        <w:t>Гильмутдинов</w:t>
      </w:r>
      <w:proofErr w:type="spellEnd"/>
    </w:p>
    <w:p w:rsidR="0068216B" w:rsidRDefault="00E429F2" w:rsidP="00E429F2">
      <w:pPr>
        <w:ind w:firstLine="708"/>
        <w:jc w:val="both"/>
        <w:rPr>
          <w:ins w:id="0" w:author="P31_VPN05" w:date="2020-02-12T09:17:00Z"/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По словам заместителя руководителя Росстата Павла Смелова, </w:t>
      </w:r>
      <w:r w:rsidR="00B471FC">
        <w:rPr>
          <w:rFonts w:ascii="Arial" w:hAnsi="Arial" w:cs="Arial"/>
          <w:color w:val="525252" w:themeColor="accent3" w:themeShade="80"/>
          <w:sz w:val="24"/>
          <w:szCs w:val="24"/>
        </w:rPr>
        <w:t>новшеством</w:t>
      </w:r>
      <w:r w:rsidR="00B471FC" w:rsidRPr="00F80FE6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F80FE6">
        <w:rPr>
          <w:rFonts w:ascii="Arial" w:hAnsi="Arial" w:cs="Arial"/>
          <w:color w:val="525252" w:themeColor="accent3" w:themeShade="80"/>
          <w:sz w:val="24"/>
          <w:szCs w:val="24"/>
        </w:rPr>
        <w:t>переписи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2020 года</w:t>
      </w:r>
      <w:r w:rsidRPr="00F80FE6">
        <w:rPr>
          <w:rFonts w:ascii="Arial" w:hAnsi="Arial" w:cs="Arial"/>
          <w:color w:val="525252" w:themeColor="accent3" w:themeShade="80"/>
          <w:sz w:val="24"/>
          <w:szCs w:val="24"/>
        </w:rPr>
        <w:t xml:space="preserve"> станет возможность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самостоятельно заполн</w:t>
      </w:r>
      <w:r w:rsidR="00DB25D1">
        <w:rPr>
          <w:rFonts w:ascii="Arial" w:hAnsi="Arial" w:cs="Arial"/>
          <w:color w:val="525252" w:themeColor="accent3" w:themeShade="80"/>
          <w:sz w:val="24"/>
          <w:szCs w:val="24"/>
        </w:rPr>
        <w:t>ять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электронны</w:t>
      </w:r>
      <w:r w:rsidR="00DB25D1">
        <w:rPr>
          <w:rFonts w:ascii="Arial" w:hAnsi="Arial" w:cs="Arial"/>
          <w:color w:val="525252" w:themeColor="accent3" w:themeShade="80"/>
          <w:sz w:val="24"/>
          <w:szCs w:val="24"/>
        </w:rPr>
        <w:t>е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переписны</w:t>
      </w:r>
      <w:r w:rsidR="00DB25D1">
        <w:rPr>
          <w:rFonts w:ascii="Arial" w:hAnsi="Arial" w:cs="Arial"/>
          <w:color w:val="525252" w:themeColor="accent3" w:themeShade="80"/>
          <w:sz w:val="24"/>
          <w:szCs w:val="24"/>
        </w:rPr>
        <w:t>е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лист</w:t>
      </w:r>
      <w:r w:rsidR="00DB25D1">
        <w:rPr>
          <w:rFonts w:ascii="Arial" w:hAnsi="Arial" w:cs="Arial"/>
          <w:color w:val="525252" w:themeColor="accent3" w:themeShade="80"/>
          <w:sz w:val="24"/>
          <w:szCs w:val="24"/>
        </w:rPr>
        <w:t>ы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на портале «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Г</w:t>
      </w:r>
      <w:r w:rsidRPr="00F80FE6">
        <w:rPr>
          <w:rFonts w:ascii="Arial" w:hAnsi="Arial" w:cs="Arial"/>
          <w:color w:val="525252" w:themeColor="accent3" w:themeShade="80"/>
          <w:sz w:val="24"/>
          <w:szCs w:val="24"/>
        </w:rPr>
        <w:t>осуслуг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и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», а также в МФЦ</w:t>
      </w:r>
      <w:r w:rsidRPr="00F80FE6">
        <w:rPr>
          <w:rFonts w:ascii="Arial" w:hAnsi="Arial" w:cs="Arial"/>
          <w:color w:val="525252" w:themeColor="accent3" w:themeShade="80"/>
          <w:sz w:val="24"/>
          <w:szCs w:val="24"/>
        </w:rPr>
        <w:t>, г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де будут установлены стационарные переписные пункты. Кроме того, п</w:t>
      </w:r>
      <w:r w:rsidRPr="00F80FE6">
        <w:rPr>
          <w:rFonts w:ascii="Arial" w:hAnsi="Arial" w:cs="Arial"/>
          <w:color w:val="525252" w:themeColor="accent3" w:themeShade="80"/>
          <w:sz w:val="24"/>
          <w:szCs w:val="24"/>
        </w:rPr>
        <w:t>ереписчики будут пользоваться планшетными компьюте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рами. </w:t>
      </w:r>
    </w:p>
    <w:p w:rsidR="00E429F2" w:rsidRPr="00F80FE6" w:rsidRDefault="00DB25D1" w:rsidP="00E429F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«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>Всего во время главного статистического исследования десятилетия будут работать</w:t>
      </w:r>
      <w:r w:rsidR="00E429F2" w:rsidRPr="00F80FE6">
        <w:rPr>
          <w:rFonts w:ascii="Arial" w:hAnsi="Arial" w:cs="Arial"/>
          <w:color w:val="525252" w:themeColor="accent3" w:themeShade="80"/>
          <w:sz w:val="24"/>
          <w:szCs w:val="24"/>
        </w:rPr>
        <w:t xml:space="preserve"> 360</w:t>
      </w:r>
      <w:r w:rsidR="00624522">
        <w:rPr>
          <w:rFonts w:ascii="Arial" w:hAnsi="Arial" w:cs="Arial"/>
          <w:color w:val="525252" w:themeColor="accent3" w:themeShade="80"/>
          <w:sz w:val="24"/>
          <w:szCs w:val="24"/>
        </w:rPr>
        <w:t> </w:t>
      </w:r>
      <w:r w:rsidR="00E429F2" w:rsidRPr="00F80FE6">
        <w:rPr>
          <w:rFonts w:ascii="Arial" w:hAnsi="Arial" w:cs="Arial"/>
          <w:color w:val="525252" w:themeColor="accent3" w:themeShade="80"/>
          <w:sz w:val="24"/>
          <w:szCs w:val="24"/>
        </w:rPr>
        <w:t xml:space="preserve">тысяч переписчиков, 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 xml:space="preserve">а также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будет </w:t>
      </w:r>
      <w:r w:rsidR="00E429F2" w:rsidRPr="00F80FE6">
        <w:rPr>
          <w:rFonts w:ascii="Arial" w:hAnsi="Arial" w:cs="Arial"/>
          <w:color w:val="525252" w:themeColor="accent3" w:themeShade="80"/>
          <w:sz w:val="24"/>
          <w:szCs w:val="24"/>
        </w:rPr>
        <w:t>при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>влечено 20 тысяч волонтеров, которые</w:t>
      </w:r>
      <w:r w:rsidR="00E429F2" w:rsidRPr="00F80FE6">
        <w:rPr>
          <w:rFonts w:ascii="Arial" w:hAnsi="Arial" w:cs="Arial"/>
          <w:color w:val="525252" w:themeColor="accent3" w:themeShade="80"/>
          <w:sz w:val="24"/>
          <w:szCs w:val="24"/>
        </w:rPr>
        <w:t xml:space="preserve"> займутся информ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>ационно-разъяснительной работой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—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 xml:space="preserve"> добавил он.</w:t>
      </w:r>
    </w:p>
    <w:p w:rsidR="00F80FE6" w:rsidRDefault="00624522" w:rsidP="00F80FE6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Смелов отметил, что с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 xml:space="preserve">огласно российскому законодательству </w:t>
      </w:r>
      <w:r w:rsidR="00C71F8B">
        <w:rPr>
          <w:rFonts w:ascii="Arial" w:hAnsi="Arial" w:cs="Arial"/>
          <w:color w:val="525252" w:themeColor="accent3" w:themeShade="80"/>
          <w:sz w:val="24"/>
          <w:szCs w:val="24"/>
        </w:rPr>
        <w:t>переписи населения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 в нашей стране</w:t>
      </w:r>
      <w:r w:rsidR="00E429F2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проводятся не реже чем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 раз в десятилетие. «Кроме того, ООН учитывает</w:t>
      </w:r>
      <w:r w:rsidR="00343914" w:rsidRPr="0034391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bookmarkStart w:id="1" w:name="_GoBack"/>
      <w:bookmarkEnd w:id="1"/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только данные по численности и структуре населения страны, полученные в ходе переписей»,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— 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обратил внимание он. Поэтому переписной лист ВПН-2020 сформирован в соответствии с международными рекомендациями. «При этом есть блок вопросов, </w:t>
      </w:r>
      <w:r w:rsidR="00DB25D1">
        <w:rPr>
          <w:rFonts w:ascii="Arial" w:hAnsi="Arial" w:cs="Arial"/>
          <w:color w:val="525252" w:themeColor="accent3" w:themeShade="80"/>
          <w:sz w:val="24"/>
          <w:szCs w:val="24"/>
        </w:rPr>
        <w:t xml:space="preserve">который 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каждая страна </w:t>
      </w:r>
      <w:r w:rsidR="00DB25D1">
        <w:rPr>
          <w:rFonts w:ascii="Arial" w:hAnsi="Arial" w:cs="Arial"/>
          <w:color w:val="525252" w:themeColor="accent3" w:themeShade="80"/>
          <w:sz w:val="24"/>
          <w:szCs w:val="24"/>
        </w:rPr>
        <w:t>добавляет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 исходя из собственных целей. В российской переписи 2020 </w:t>
      </w:r>
      <w:r w:rsidR="00343914">
        <w:rPr>
          <w:rFonts w:ascii="Arial" w:hAnsi="Arial" w:cs="Arial"/>
          <w:color w:val="525252" w:themeColor="accent3" w:themeShade="80"/>
          <w:sz w:val="24"/>
          <w:szCs w:val="24"/>
        </w:rPr>
        <w:t>года — это</w:t>
      </w:r>
      <w:r w:rsidR="00C5115A">
        <w:rPr>
          <w:rFonts w:ascii="Arial" w:hAnsi="Arial" w:cs="Arial"/>
          <w:color w:val="525252" w:themeColor="accent3" w:themeShade="80"/>
          <w:sz w:val="24"/>
          <w:szCs w:val="24"/>
        </w:rPr>
        <w:t xml:space="preserve"> блок вопросов, касающихся занятости и трудовой миграции»</w:t>
      </w:r>
      <w:r w:rsidR="00342A2C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342A2C">
        <w:rPr>
          <w:rFonts w:ascii="Arial" w:hAnsi="Arial" w:cs="Arial"/>
          <w:color w:val="525252" w:themeColor="accent3" w:themeShade="80"/>
          <w:sz w:val="24"/>
          <w:szCs w:val="24"/>
        </w:rPr>
        <w:t xml:space="preserve"> отметил представитель Росстата.</w:t>
      </w:r>
    </w:p>
    <w:p w:rsidR="00454215" w:rsidRPr="009A16E2" w:rsidRDefault="00454215" w:rsidP="004303C7">
      <w:pPr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6B7AD2" w:rsidRDefault="006B7AD2" w:rsidP="006B7AD2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(</w:t>
      </w:r>
      <w:proofErr w:type="spellStart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Gosuslugi.ru</w:t>
      </w:r>
      <w:proofErr w:type="spellEnd"/>
      <w:r w:rsidRPr="00EC3DA6">
        <w:rPr>
          <w:rFonts w:ascii="Arial" w:hAnsi="Arial" w:cs="Arial"/>
          <w:i/>
          <w:color w:val="525252" w:themeColor="accent3" w:themeShade="80"/>
          <w:sz w:val="24"/>
          <w:szCs w:val="24"/>
        </w:rPr>
        <w:t>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:rsidR="00FF248A" w:rsidRPr="006B7AD2" w:rsidRDefault="00FF248A" w:rsidP="006B7AD2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2467F" w:rsidRDefault="00902099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9020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9020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020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020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020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902099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26" w:rsidRDefault="00A02726" w:rsidP="00A02726">
      <w:pPr>
        <w:spacing w:after="0" w:line="240" w:lineRule="auto"/>
      </w:pPr>
      <w:r>
        <w:separator/>
      </w:r>
    </w:p>
  </w:endnote>
  <w:endnote w:type="continuationSeparator" w:id="0">
    <w:p w:rsidR="00A02726" w:rsidRDefault="00A0272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902099">
          <w:fldChar w:fldCharType="begin"/>
        </w:r>
        <w:r w:rsidR="00A02726">
          <w:instrText>PAGE   \* MERGEFORMAT</w:instrText>
        </w:r>
        <w:r w:rsidR="00902099">
          <w:fldChar w:fldCharType="separate"/>
        </w:r>
        <w:r w:rsidR="0068216B">
          <w:rPr>
            <w:noProof/>
          </w:rPr>
          <w:t>2</w:t>
        </w:r>
        <w:r w:rsidR="00902099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26" w:rsidRDefault="00A02726" w:rsidP="00A02726">
      <w:pPr>
        <w:spacing w:after="0" w:line="240" w:lineRule="auto"/>
      </w:pPr>
      <w:r>
        <w:separator/>
      </w:r>
    </w:p>
  </w:footnote>
  <w:footnote w:type="continuationSeparator" w:id="0">
    <w:p w:rsidR="00A02726" w:rsidRDefault="00A0272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0209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1032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2099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1033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0209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1031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5AEB"/>
    <w:rsid w:val="000102DC"/>
    <w:rsid w:val="00010791"/>
    <w:rsid w:val="00011639"/>
    <w:rsid w:val="000131A6"/>
    <w:rsid w:val="00013B69"/>
    <w:rsid w:val="00014223"/>
    <w:rsid w:val="00023B69"/>
    <w:rsid w:val="0002467F"/>
    <w:rsid w:val="000269B8"/>
    <w:rsid w:val="00027189"/>
    <w:rsid w:val="00030152"/>
    <w:rsid w:val="00031980"/>
    <w:rsid w:val="00033DE2"/>
    <w:rsid w:val="00034B5C"/>
    <w:rsid w:val="00035854"/>
    <w:rsid w:val="00035E9C"/>
    <w:rsid w:val="00037CEF"/>
    <w:rsid w:val="000402CA"/>
    <w:rsid w:val="00040B88"/>
    <w:rsid w:val="0004134D"/>
    <w:rsid w:val="000433D7"/>
    <w:rsid w:val="000479BA"/>
    <w:rsid w:val="00054F49"/>
    <w:rsid w:val="00057B51"/>
    <w:rsid w:val="00060C43"/>
    <w:rsid w:val="00061801"/>
    <w:rsid w:val="0006235D"/>
    <w:rsid w:val="00062410"/>
    <w:rsid w:val="00063C0E"/>
    <w:rsid w:val="00063FB7"/>
    <w:rsid w:val="000647C4"/>
    <w:rsid w:val="00065E4E"/>
    <w:rsid w:val="00067AA9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6A57"/>
    <w:rsid w:val="00092C75"/>
    <w:rsid w:val="00095C97"/>
    <w:rsid w:val="000A020A"/>
    <w:rsid w:val="000A1C1B"/>
    <w:rsid w:val="000A61AC"/>
    <w:rsid w:val="000A6DFF"/>
    <w:rsid w:val="000A7DD3"/>
    <w:rsid w:val="000B0C46"/>
    <w:rsid w:val="000B473B"/>
    <w:rsid w:val="000C0F94"/>
    <w:rsid w:val="000C32D5"/>
    <w:rsid w:val="000C6E51"/>
    <w:rsid w:val="000C7BB7"/>
    <w:rsid w:val="000D3FEC"/>
    <w:rsid w:val="000D636B"/>
    <w:rsid w:val="000D68B7"/>
    <w:rsid w:val="000D6A7F"/>
    <w:rsid w:val="000D7D4E"/>
    <w:rsid w:val="000E2EBD"/>
    <w:rsid w:val="000E3A7B"/>
    <w:rsid w:val="000E5790"/>
    <w:rsid w:val="000E7E79"/>
    <w:rsid w:val="000F316A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423E"/>
    <w:rsid w:val="001243DD"/>
    <w:rsid w:val="00127BDB"/>
    <w:rsid w:val="00130710"/>
    <w:rsid w:val="00130ECD"/>
    <w:rsid w:val="0013340D"/>
    <w:rsid w:val="00140C75"/>
    <w:rsid w:val="00141734"/>
    <w:rsid w:val="00146050"/>
    <w:rsid w:val="00146292"/>
    <w:rsid w:val="00152F1F"/>
    <w:rsid w:val="00155160"/>
    <w:rsid w:val="00160BE2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6545"/>
    <w:rsid w:val="001B667E"/>
    <w:rsid w:val="001B7600"/>
    <w:rsid w:val="001C106F"/>
    <w:rsid w:val="001C1151"/>
    <w:rsid w:val="001C7161"/>
    <w:rsid w:val="001C7BA2"/>
    <w:rsid w:val="001D0B0C"/>
    <w:rsid w:val="001D7702"/>
    <w:rsid w:val="001E1DF2"/>
    <w:rsid w:val="001F0598"/>
    <w:rsid w:val="001F1163"/>
    <w:rsid w:val="001F13DC"/>
    <w:rsid w:val="00200D1C"/>
    <w:rsid w:val="00201780"/>
    <w:rsid w:val="00201FDC"/>
    <w:rsid w:val="00203112"/>
    <w:rsid w:val="00213A9E"/>
    <w:rsid w:val="00214C99"/>
    <w:rsid w:val="00223D33"/>
    <w:rsid w:val="00226B2F"/>
    <w:rsid w:val="00232CB0"/>
    <w:rsid w:val="002336AC"/>
    <w:rsid w:val="002336D3"/>
    <w:rsid w:val="00235474"/>
    <w:rsid w:val="00236C43"/>
    <w:rsid w:val="00237798"/>
    <w:rsid w:val="002409E7"/>
    <w:rsid w:val="002435A8"/>
    <w:rsid w:val="00245449"/>
    <w:rsid w:val="002470BA"/>
    <w:rsid w:val="002545B5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B4E"/>
    <w:rsid w:val="002829A3"/>
    <w:rsid w:val="0029390D"/>
    <w:rsid w:val="00294F44"/>
    <w:rsid w:val="002958C8"/>
    <w:rsid w:val="002A1E21"/>
    <w:rsid w:val="002A369B"/>
    <w:rsid w:val="002A6318"/>
    <w:rsid w:val="002A660D"/>
    <w:rsid w:val="002A7A9E"/>
    <w:rsid w:val="002B0542"/>
    <w:rsid w:val="002B2386"/>
    <w:rsid w:val="002B2C2C"/>
    <w:rsid w:val="002B4EE8"/>
    <w:rsid w:val="002B7060"/>
    <w:rsid w:val="002C0CE7"/>
    <w:rsid w:val="002C6901"/>
    <w:rsid w:val="002C6FB9"/>
    <w:rsid w:val="002D1109"/>
    <w:rsid w:val="002D2073"/>
    <w:rsid w:val="002D302C"/>
    <w:rsid w:val="002D4115"/>
    <w:rsid w:val="002E65F1"/>
    <w:rsid w:val="002E7075"/>
    <w:rsid w:val="002E7D22"/>
    <w:rsid w:val="002E7E79"/>
    <w:rsid w:val="002F118C"/>
    <w:rsid w:val="002F24DD"/>
    <w:rsid w:val="002F372F"/>
    <w:rsid w:val="002F3956"/>
    <w:rsid w:val="00301269"/>
    <w:rsid w:val="003029E6"/>
    <w:rsid w:val="003043D1"/>
    <w:rsid w:val="003044FB"/>
    <w:rsid w:val="003057DD"/>
    <w:rsid w:val="00305A8E"/>
    <w:rsid w:val="00305FB1"/>
    <w:rsid w:val="00314810"/>
    <w:rsid w:val="003175E1"/>
    <w:rsid w:val="0032393A"/>
    <w:rsid w:val="00324084"/>
    <w:rsid w:val="0032415C"/>
    <w:rsid w:val="003300E4"/>
    <w:rsid w:val="00337907"/>
    <w:rsid w:val="00341B22"/>
    <w:rsid w:val="00342A2C"/>
    <w:rsid w:val="00342C70"/>
    <w:rsid w:val="00343914"/>
    <w:rsid w:val="00352B12"/>
    <w:rsid w:val="00356689"/>
    <w:rsid w:val="003578B1"/>
    <w:rsid w:val="00363ECA"/>
    <w:rsid w:val="003643CD"/>
    <w:rsid w:val="0036587C"/>
    <w:rsid w:val="00376E83"/>
    <w:rsid w:val="00387584"/>
    <w:rsid w:val="00393266"/>
    <w:rsid w:val="003955B5"/>
    <w:rsid w:val="00397E1A"/>
    <w:rsid w:val="003A1BEB"/>
    <w:rsid w:val="003A1F37"/>
    <w:rsid w:val="003A5877"/>
    <w:rsid w:val="003A632D"/>
    <w:rsid w:val="003A6C65"/>
    <w:rsid w:val="003A7E01"/>
    <w:rsid w:val="003B0CC7"/>
    <w:rsid w:val="003B3C36"/>
    <w:rsid w:val="003B5EF5"/>
    <w:rsid w:val="003C2351"/>
    <w:rsid w:val="003C3826"/>
    <w:rsid w:val="003C43D9"/>
    <w:rsid w:val="003D1B64"/>
    <w:rsid w:val="003D220F"/>
    <w:rsid w:val="003D424A"/>
    <w:rsid w:val="003D54DD"/>
    <w:rsid w:val="003E3D5C"/>
    <w:rsid w:val="003E3DD2"/>
    <w:rsid w:val="003E73C1"/>
    <w:rsid w:val="003E7A98"/>
    <w:rsid w:val="003F0A01"/>
    <w:rsid w:val="003F1240"/>
    <w:rsid w:val="003F70DF"/>
    <w:rsid w:val="00401483"/>
    <w:rsid w:val="00401DE6"/>
    <w:rsid w:val="004075BB"/>
    <w:rsid w:val="004075EA"/>
    <w:rsid w:val="00410F85"/>
    <w:rsid w:val="004118F0"/>
    <w:rsid w:val="00412A26"/>
    <w:rsid w:val="00420362"/>
    <w:rsid w:val="004203ED"/>
    <w:rsid w:val="00421BA8"/>
    <w:rsid w:val="004234E5"/>
    <w:rsid w:val="004303C7"/>
    <w:rsid w:val="0043310B"/>
    <w:rsid w:val="00433147"/>
    <w:rsid w:val="00433DD4"/>
    <w:rsid w:val="00435639"/>
    <w:rsid w:val="004362CB"/>
    <w:rsid w:val="00436735"/>
    <w:rsid w:val="00436A19"/>
    <w:rsid w:val="00447FDB"/>
    <w:rsid w:val="00453227"/>
    <w:rsid w:val="00454215"/>
    <w:rsid w:val="0045737B"/>
    <w:rsid w:val="004607D9"/>
    <w:rsid w:val="00461A4C"/>
    <w:rsid w:val="004707DB"/>
    <w:rsid w:val="00480B97"/>
    <w:rsid w:val="00482547"/>
    <w:rsid w:val="00484821"/>
    <w:rsid w:val="00486E2E"/>
    <w:rsid w:val="00487B23"/>
    <w:rsid w:val="0049103B"/>
    <w:rsid w:val="00497C69"/>
    <w:rsid w:val="004A2398"/>
    <w:rsid w:val="004B0614"/>
    <w:rsid w:val="004B6586"/>
    <w:rsid w:val="004C0969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54EC"/>
    <w:rsid w:val="005378F6"/>
    <w:rsid w:val="00541527"/>
    <w:rsid w:val="00544964"/>
    <w:rsid w:val="00545707"/>
    <w:rsid w:val="00550846"/>
    <w:rsid w:val="005543BA"/>
    <w:rsid w:val="00554A45"/>
    <w:rsid w:val="00560EEB"/>
    <w:rsid w:val="00562D86"/>
    <w:rsid w:val="0056522A"/>
    <w:rsid w:val="005709F0"/>
    <w:rsid w:val="00572824"/>
    <w:rsid w:val="0057356B"/>
    <w:rsid w:val="00573BC0"/>
    <w:rsid w:val="005814B8"/>
    <w:rsid w:val="00581759"/>
    <w:rsid w:val="00583E43"/>
    <w:rsid w:val="005954EC"/>
    <w:rsid w:val="005958E3"/>
    <w:rsid w:val="00596359"/>
    <w:rsid w:val="005967F2"/>
    <w:rsid w:val="00597681"/>
    <w:rsid w:val="005A4BDA"/>
    <w:rsid w:val="005A63FB"/>
    <w:rsid w:val="005B3F60"/>
    <w:rsid w:val="005B7890"/>
    <w:rsid w:val="005B7971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94B"/>
    <w:rsid w:val="0061782D"/>
    <w:rsid w:val="006208A9"/>
    <w:rsid w:val="00622927"/>
    <w:rsid w:val="00624522"/>
    <w:rsid w:val="006264F4"/>
    <w:rsid w:val="00627F12"/>
    <w:rsid w:val="00634FC5"/>
    <w:rsid w:val="00636306"/>
    <w:rsid w:val="00637329"/>
    <w:rsid w:val="00641C3E"/>
    <w:rsid w:val="00642B82"/>
    <w:rsid w:val="00645D36"/>
    <w:rsid w:val="00646536"/>
    <w:rsid w:val="00653840"/>
    <w:rsid w:val="00655C29"/>
    <w:rsid w:val="00656EFA"/>
    <w:rsid w:val="00661E8B"/>
    <w:rsid w:val="00666BC6"/>
    <w:rsid w:val="00673757"/>
    <w:rsid w:val="00674BE6"/>
    <w:rsid w:val="0067653C"/>
    <w:rsid w:val="0068187C"/>
    <w:rsid w:val="0068216B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1175"/>
    <w:rsid w:val="006C6850"/>
    <w:rsid w:val="006D259B"/>
    <w:rsid w:val="006D2882"/>
    <w:rsid w:val="006D4A12"/>
    <w:rsid w:val="006E2F1C"/>
    <w:rsid w:val="006E3FFC"/>
    <w:rsid w:val="006E4035"/>
    <w:rsid w:val="006E5F4A"/>
    <w:rsid w:val="006F074E"/>
    <w:rsid w:val="006F14F1"/>
    <w:rsid w:val="006F1855"/>
    <w:rsid w:val="006F3716"/>
    <w:rsid w:val="006F3DA7"/>
    <w:rsid w:val="0070374F"/>
    <w:rsid w:val="00705C7C"/>
    <w:rsid w:val="0070749C"/>
    <w:rsid w:val="0071013E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7315"/>
    <w:rsid w:val="0074732A"/>
    <w:rsid w:val="00750F91"/>
    <w:rsid w:val="00756A08"/>
    <w:rsid w:val="00756C20"/>
    <w:rsid w:val="007635A2"/>
    <w:rsid w:val="00763A94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F1398"/>
    <w:rsid w:val="007F26BF"/>
    <w:rsid w:val="007F3E73"/>
    <w:rsid w:val="00800BFB"/>
    <w:rsid w:val="0080316D"/>
    <w:rsid w:val="00804640"/>
    <w:rsid w:val="0080531F"/>
    <w:rsid w:val="008057DC"/>
    <w:rsid w:val="0080798E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A0B"/>
    <w:rsid w:val="00860AEC"/>
    <w:rsid w:val="008712D5"/>
    <w:rsid w:val="0087165E"/>
    <w:rsid w:val="00881232"/>
    <w:rsid w:val="0088206E"/>
    <w:rsid w:val="008861F4"/>
    <w:rsid w:val="0089334E"/>
    <w:rsid w:val="0089443B"/>
    <w:rsid w:val="00894F95"/>
    <w:rsid w:val="0089616F"/>
    <w:rsid w:val="008A564F"/>
    <w:rsid w:val="008A6DCD"/>
    <w:rsid w:val="008B7335"/>
    <w:rsid w:val="008C1281"/>
    <w:rsid w:val="008C23D2"/>
    <w:rsid w:val="008E159A"/>
    <w:rsid w:val="008E179C"/>
    <w:rsid w:val="008F0E7A"/>
    <w:rsid w:val="008F0FB0"/>
    <w:rsid w:val="008F237D"/>
    <w:rsid w:val="008F69D5"/>
    <w:rsid w:val="00901A2F"/>
    <w:rsid w:val="00902099"/>
    <w:rsid w:val="0090711C"/>
    <w:rsid w:val="0090752A"/>
    <w:rsid w:val="0091228F"/>
    <w:rsid w:val="00912ADB"/>
    <w:rsid w:val="009166CA"/>
    <w:rsid w:val="00921727"/>
    <w:rsid w:val="009227D0"/>
    <w:rsid w:val="00927551"/>
    <w:rsid w:val="00942621"/>
    <w:rsid w:val="00942758"/>
    <w:rsid w:val="00944719"/>
    <w:rsid w:val="00945285"/>
    <w:rsid w:val="00957AD9"/>
    <w:rsid w:val="009601E4"/>
    <w:rsid w:val="00960696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7F1"/>
    <w:rsid w:val="009901E9"/>
    <w:rsid w:val="00990F21"/>
    <w:rsid w:val="009A16E2"/>
    <w:rsid w:val="009A54DF"/>
    <w:rsid w:val="009B304A"/>
    <w:rsid w:val="009B7AFE"/>
    <w:rsid w:val="009C25C4"/>
    <w:rsid w:val="009C2C8A"/>
    <w:rsid w:val="009C73BE"/>
    <w:rsid w:val="009C7D01"/>
    <w:rsid w:val="009D0CAC"/>
    <w:rsid w:val="009E1071"/>
    <w:rsid w:val="009E4041"/>
    <w:rsid w:val="009E5841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2D99"/>
    <w:rsid w:val="00A33182"/>
    <w:rsid w:val="00A353EC"/>
    <w:rsid w:val="00A3555C"/>
    <w:rsid w:val="00A35B96"/>
    <w:rsid w:val="00A3605E"/>
    <w:rsid w:val="00A36329"/>
    <w:rsid w:val="00A421FF"/>
    <w:rsid w:val="00A43AF1"/>
    <w:rsid w:val="00A47447"/>
    <w:rsid w:val="00A55B64"/>
    <w:rsid w:val="00A578D4"/>
    <w:rsid w:val="00A578F5"/>
    <w:rsid w:val="00A613DE"/>
    <w:rsid w:val="00A67C9A"/>
    <w:rsid w:val="00A72AE0"/>
    <w:rsid w:val="00A83B9A"/>
    <w:rsid w:val="00A85EAE"/>
    <w:rsid w:val="00A90AF2"/>
    <w:rsid w:val="00A93D50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414F"/>
    <w:rsid w:val="00AC58F9"/>
    <w:rsid w:val="00AC62CF"/>
    <w:rsid w:val="00AC6FF3"/>
    <w:rsid w:val="00AC7D6C"/>
    <w:rsid w:val="00AD08F9"/>
    <w:rsid w:val="00AD21D9"/>
    <w:rsid w:val="00AD5E29"/>
    <w:rsid w:val="00AE7E3A"/>
    <w:rsid w:val="00B115AA"/>
    <w:rsid w:val="00B1229A"/>
    <w:rsid w:val="00B14930"/>
    <w:rsid w:val="00B16418"/>
    <w:rsid w:val="00B1741C"/>
    <w:rsid w:val="00B1773A"/>
    <w:rsid w:val="00B23F2C"/>
    <w:rsid w:val="00B2515E"/>
    <w:rsid w:val="00B2578D"/>
    <w:rsid w:val="00B270AB"/>
    <w:rsid w:val="00B3114B"/>
    <w:rsid w:val="00B43F7D"/>
    <w:rsid w:val="00B4541D"/>
    <w:rsid w:val="00B471FC"/>
    <w:rsid w:val="00B5016C"/>
    <w:rsid w:val="00B50A35"/>
    <w:rsid w:val="00B57882"/>
    <w:rsid w:val="00B578EF"/>
    <w:rsid w:val="00B66894"/>
    <w:rsid w:val="00B74C0A"/>
    <w:rsid w:val="00B77ACD"/>
    <w:rsid w:val="00B80983"/>
    <w:rsid w:val="00B908A1"/>
    <w:rsid w:val="00B91EB5"/>
    <w:rsid w:val="00BA18BE"/>
    <w:rsid w:val="00BA21A2"/>
    <w:rsid w:val="00BA3065"/>
    <w:rsid w:val="00BA3215"/>
    <w:rsid w:val="00BA47BD"/>
    <w:rsid w:val="00BA5461"/>
    <w:rsid w:val="00BA668C"/>
    <w:rsid w:val="00BA6E38"/>
    <w:rsid w:val="00BB24D0"/>
    <w:rsid w:val="00BB3932"/>
    <w:rsid w:val="00BB3B50"/>
    <w:rsid w:val="00BB6B07"/>
    <w:rsid w:val="00BC2AC6"/>
    <w:rsid w:val="00BC3B97"/>
    <w:rsid w:val="00BC3BA3"/>
    <w:rsid w:val="00BC4305"/>
    <w:rsid w:val="00BE60C9"/>
    <w:rsid w:val="00BE753C"/>
    <w:rsid w:val="00BF126C"/>
    <w:rsid w:val="00BF1335"/>
    <w:rsid w:val="00BF4236"/>
    <w:rsid w:val="00BF51E4"/>
    <w:rsid w:val="00C03840"/>
    <w:rsid w:val="00C04282"/>
    <w:rsid w:val="00C063B8"/>
    <w:rsid w:val="00C276CA"/>
    <w:rsid w:val="00C31765"/>
    <w:rsid w:val="00C35CAE"/>
    <w:rsid w:val="00C4080E"/>
    <w:rsid w:val="00C452B8"/>
    <w:rsid w:val="00C500D7"/>
    <w:rsid w:val="00C50B1A"/>
    <w:rsid w:val="00C5115A"/>
    <w:rsid w:val="00C52F21"/>
    <w:rsid w:val="00C677F9"/>
    <w:rsid w:val="00C71F8B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97F28"/>
    <w:rsid w:val="00CA2ECF"/>
    <w:rsid w:val="00CB10E9"/>
    <w:rsid w:val="00CB5E2F"/>
    <w:rsid w:val="00CC0A2C"/>
    <w:rsid w:val="00CC3E1D"/>
    <w:rsid w:val="00CC581B"/>
    <w:rsid w:val="00CC6565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54F9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3154C"/>
    <w:rsid w:val="00D324B5"/>
    <w:rsid w:val="00D345CC"/>
    <w:rsid w:val="00D35C3E"/>
    <w:rsid w:val="00D40C52"/>
    <w:rsid w:val="00D414C8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701FF"/>
    <w:rsid w:val="00D7337E"/>
    <w:rsid w:val="00D8295E"/>
    <w:rsid w:val="00D83F35"/>
    <w:rsid w:val="00D85C47"/>
    <w:rsid w:val="00D86089"/>
    <w:rsid w:val="00D92211"/>
    <w:rsid w:val="00D96FC8"/>
    <w:rsid w:val="00D97834"/>
    <w:rsid w:val="00D97B8E"/>
    <w:rsid w:val="00DA035D"/>
    <w:rsid w:val="00DA0C9B"/>
    <w:rsid w:val="00DA443E"/>
    <w:rsid w:val="00DA4CB9"/>
    <w:rsid w:val="00DA5B5B"/>
    <w:rsid w:val="00DA67DB"/>
    <w:rsid w:val="00DB12A0"/>
    <w:rsid w:val="00DB25D1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6A1F"/>
    <w:rsid w:val="00DE0983"/>
    <w:rsid w:val="00DE1282"/>
    <w:rsid w:val="00DE2094"/>
    <w:rsid w:val="00DE488D"/>
    <w:rsid w:val="00DE6324"/>
    <w:rsid w:val="00DF32AE"/>
    <w:rsid w:val="00DF51F9"/>
    <w:rsid w:val="00DF5BB1"/>
    <w:rsid w:val="00E013B8"/>
    <w:rsid w:val="00E01659"/>
    <w:rsid w:val="00E04400"/>
    <w:rsid w:val="00E11837"/>
    <w:rsid w:val="00E12C3F"/>
    <w:rsid w:val="00E173AA"/>
    <w:rsid w:val="00E20480"/>
    <w:rsid w:val="00E2552A"/>
    <w:rsid w:val="00E26541"/>
    <w:rsid w:val="00E268DE"/>
    <w:rsid w:val="00E31C79"/>
    <w:rsid w:val="00E31D92"/>
    <w:rsid w:val="00E32160"/>
    <w:rsid w:val="00E3299F"/>
    <w:rsid w:val="00E33C7F"/>
    <w:rsid w:val="00E3423E"/>
    <w:rsid w:val="00E371B3"/>
    <w:rsid w:val="00E37FCD"/>
    <w:rsid w:val="00E429F2"/>
    <w:rsid w:val="00E45A0B"/>
    <w:rsid w:val="00E51878"/>
    <w:rsid w:val="00E51C20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59F9"/>
    <w:rsid w:val="00E86D2A"/>
    <w:rsid w:val="00E86E1E"/>
    <w:rsid w:val="00E93C1B"/>
    <w:rsid w:val="00E96377"/>
    <w:rsid w:val="00E96ED0"/>
    <w:rsid w:val="00EA2B96"/>
    <w:rsid w:val="00EA4455"/>
    <w:rsid w:val="00EB08B9"/>
    <w:rsid w:val="00EB2DD8"/>
    <w:rsid w:val="00EC3DA6"/>
    <w:rsid w:val="00EC4819"/>
    <w:rsid w:val="00EC7480"/>
    <w:rsid w:val="00EC7CA4"/>
    <w:rsid w:val="00ED1997"/>
    <w:rsid w:val="00ED2ED6"/>
    <w:rsid w:val="00ED4725"/>
    <w:rsid w:val="00ED6FDE"/>
    <w:rsid w:val="00ED7DFE"/>
    <w:rsid w:val="00EE0EA3"/>
    <w:rsid w:val="00EE2656"/>
    <w:rsid w:val="00EE36DC"/>
    <w:rsid w:val="00EE60C4"/>
    <w:rsid w:val="00EE6E23"/>
    <w:rsid w:val="00F014B2"/>
    <w:rsid w:val="00F0254D"/>
    <w:rsid w:val="00F02C2D"/>
    <w:rsid w:val="00F04616"/>
    <w:rsid w:val="00F0700D"/>
    <w:rsid w:val="00F07B09"/>
    <w:rsid w:val="00F13DA8"/>
    <w:rsid w:val="00F14CA7"/>
    <w:rsid w:val="00F14EC4"/>
    <w:rsid w:val="00F17C75"/>
    <w:rsid w:val="00F22268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524E0"/>
    <w:rsid w:val="00F5365A"/>
    <w:rsid w:val="00F54A64"/>
    <w:rsid w:val="00F54BB4"/>
    <w:rsid w:val="00F55D2E"/>
    <w:rsid w:val="00F5779E"/>
    <w:rsid w:val="00F64154"/>
    <w:rsid w:val="00F653E8"/>
    <w:rsid w:val="00F66C89"/>
    <w:rsid w:val="00F67340"/>
    <w:rsid w:val="00F71F8D"/>
    <w:rsid w:val="00F73DC9"/>
    <w:rsid w:val="00F75CCA"/>
    <w:rsid w:val="00F80C47"/>
    <w:rsid w:val="00F80FE6"/>
    <w:rsid w:val="00F815D0"/>
    <w:rsid w:val="00F83F17"/>
    <w:rsid w:val="00F87DBC"/>
    <w:rsid w:val="00F9264C"/>
    <w:rsid w:val="00F934D4"/>
    <w:rsid w:val="00F9481B"/>
    <w:rsid w:val="00F94ACA"/>
    <w:rsid w:val="00FA086C"/>
    <w:rsid w:val="00FA1879"/>
    <w:rsid w:val="00FA52B9"/>
    <w:rsid w:val="00FB06B2"/>
    <w:rsid w:val="00FB1E84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2020.ru" TargetMode="External"/><Relationship Id="rId13" Type="http://schemas.openxmlformats.org/officeDocument/2006/relationships/hyperlink" Target="https://www.youtube.com/channel/UCgTKw3dQVvCVGJuHqiWG5Z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instagram.com/strana20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k.ru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strana20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trana2020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AC973-08D6-4AD6-A51B-A813FA9B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P31_VPN05</cp:lastModifiedBy>
  <cp:revision>4</cp:revision>
  <cp:lastPrinted>2020-01-13T16:19:00Z</cp:lastPrinted>
  <dcterms:created xsi:type="dcterms:W3CDTF">2020-02-11T08:40:00Z</dcterms:created>
  <dcterms:modified xsi:type="dcterms:W3CDTF">2020-02-12T06:17:00Z</dcterms:modified>
</cp:coreProperties>
</file>